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0E2E5A">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F13DBC">
      <w:pPr>
        <w:pStyle w:val="Odstavecseseznamem"/>
        <w:numPr>
          <w:ilvl w:val="0"/>
          <w:numId w:val="20"/>
        </w:numPr>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02305D">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059F89D3" w14:textId="5477078B" w:rsidR="00C51832" w:rsidRDefault="00C51832" w:rsidP="0024457F">
      <w:pPr>
        <w:jc w:val="center"/>
        <w:rPr>
          <w:rFonts w:ascii="Calibri" w:hAnsi="Calibri" w:cs="Calibri"/>
          <w:sz w:val="22"/>
          <w:szCs w:val="22"/>
        </w:rPr>
      </w:pPr>
    </w:p>
    <w:p w14:paraId="7569398F" w14:textId="77777777" w:rsidR="00C51832" w:rsidRPr="004617FC" w:rsidRDefault="00C51832" w:rsidP="0024457F">
      <w:pPr>
        <w:jc w:val="center"/>
        <w:rPr>
          <w:rFonts w:ascii="Calibri" w:hAnsi="Calibri" w:cs="Calibri"/>
          <w:sz w:val="22"/>
          <w:szCs w:val="22"/>
        </w:rPr>
      </w:pPr>
    </w:p>
    <w:p w14:paraId="68B23BC5" w14:textId="5229E541" w:rsidR="0024457F" w:rsidRDefault="0024457F" w:rsidP="0024457F">
      <w:pPr>
        <w:jc w:val="center"/>
        <w:rPr>
          <w:ins w:id="0" w:author="Čížková Jaroslava (PKN-ZAK)" w:date="2020-12-27T20:37:00Z"/>
          <w:rFonts w:ascii="Calibri" w:hAnsi="Calibri" w:cs="Calibri"/>
          <w:sz w:val="22"/>
          <w:szCs w:val="22"/>
        </w:rPr>
      </w:pPr>
    </w:p>
    <w:p w14:paraId="18ABEDE1" w14:textId="03658478"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bookmarkStart w:id="1" w:name="_Hlk123726674"/>
      <w:r w:rsidR="000E2C56" w:rsidRPr="00CB71F7">
        <w:rPr>
          <w:rFonts w:ascii="Calibri" w:hAnsi="Calibri" w:cs="Calibri"/>
          <w:b/>
          <w:bCs/>
          <w:sz w:val="22"/>
          <w:szCs w:val="22"/>
        </w:rPr>
        <w:t xml:space="preserve">Léčivý přípravek ATC skupiny </w:t>
      </w:r>
      <w:r w:rsidR="000E2C56" w:rsidRPr="00B537FE">
        <w:rPr>
          <w:rFonts w:ascii="Calibri" w:hAnsi="Calibri" w:cs="Calibri"/>
          <w:b/>
          <w:bCs/>
          <w:sz w:val="22"/>
          <w:szCs w:val="22"/>
        </w:rPr>
        <w:t xml:space="preserve">B02BB01 s účinnou látkou </w:t>
      </w:r>
      <w:r w:rsidR="00B75B4C">
        <w:rPr>
          <w:rFonts w:ascii="Calibri" w:hAnsi="Calibri" w:cs="Calibri"/>
          <w:b/>
          <w:bCs/>
          <w:sz w:val="22"/>
          <w:szCs w:val="22"/>
        </w:rPr>
        <w:t>f</w:t>
      </w:r>
      <w:r w:rsidR="000E2C56" w:rsidRPr="00B537FE">
        <w:rPr>
          <w:rFonts w:ascii="Calibri" w:hAnsi="Calibri" w:cs="Calibri"/>
          <w:b/>
          <w:bCs/>
          <w:sz w:val="22"/>
          <w:szCs w:val="22"/>
        </w:rPr>
        <w:t>ibrinogen lidský</w:t>
      </w:r>
      <w:bookmarkEnd w:id="1"/>
      <w:r w:rsidR="009348E3"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5EFE909D"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w:t>
      </w:r>
      <w:r w:rsidR="00E37F4D" w:rsidRPr="000E2C56">
        <w:rPr>
          <w:rFonts w:ascii="Calibri" w:hAnsi="Calibri" w:cs="Calibri"/>
          <w:sz w:val="22"/>
          <w:szCs w:val="22"/>
        </w:rPr>
        <w:t xml:space="preserve">je </w:t>
      </w:r>
      <w:r w:rsidR="000E2C56" w:rsidRPr="000E2C56">
        <w:rPr>
          <w:rFonts w:ascii="Calibri" w:hAnsi="Calibri" w:cs="Calibri"/>
          <w:sz w:val="22"/>
          <w:szCs w:val="22"/>
        </w:rPr>
        <w:t xml:space="preserve">léčivý přípravek ATC skupiny B02BB01 s účinnou látkou </w:t>
      </w:r>
      <w:r w:rsidR="0087167E">
        <w:rPr>
          <w:rFonts w:ascii="Calibri" w:hAnsi="Calibri" w:cs="Calibri"/>
          <w:sz w:val="22"/>
          <w:szCs w:val="22"/>
        </w:rPr>
        <w:t>f</w:t>
      </w:r>
      <w:r w:rsidR="000E2C56" w:rsidRPr="000E2C56">
        <w:rPr>
          <w:rFonts w:ascii="Calibri" w:hAnsi="Calibri" w:cs="Calibri"/>
          <w:sz w:val="22"/>
          <w:szCs w:val="22"/>
        </w:rPr>
        <w:t xml:space="preserve">ibrinogen lidský </w:t>
      </w:r>
      <w:r w:rsidR="00B50C12" w:rsidRPr="000E2C56">
        <w:rPr>
          <w:rFonts w:ascii="Calibri" w:hAnsi="Calibri" w:cs="Calibri"/>
          <w:sz w:val="22"/>
          <w:szCs w:val="22"/>
        </w:rPr>
        <w:t>(</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C51832">
      <w:pPr>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4A1F332B"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2" w:name="_Hlk109636875"/>
      <w:r w:rsidR="00E70C67" w:rsidRPr="0030471B">
        <w:rPr>
          <w:rFonts w:ascii="Calibri" w:hAnsi="Calibri" w:cs="Calibri"/>
          <w:sz w:val="22"/>
          <w:szCs w:val="22"/>
        </w:rPr>
        <w:t>na základě dílčích objednávek vystavených kupujícím,</w:t>
      </w:r>
      <w:bookmarkEnd w:id="2"/>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164084F3"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bookmarkStart w:id="3" w:name="_Hlk109636900"/>
      <w:r w:rsidR="00E70C67" w:rsidRPr="0030471B">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bookmarkEnd w:id="3"/>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48D2710C" w:rsidR="00A6648D" w:rsidRDefault="00A6648D" w:rsidP="005E0F36">
      <w:pPr>
        <w:jc w:val="both"/>
        <w:rPr>
          <w:rFonts w:ascii="Calibri" w:hAnsi="Calibri" w:cs="Calibri"/>
          <w:iCs/>
          <w:sz w:val="22"/>
          <w:szCs w:val="22"/>
        </w:rPr>
      </w:pPr>
    </w:p>
    <w:p w14:paraId="4C47ACC1" w14:textId="77777777" w:rsidR="0002305D" w:rsidRPr="004617FC" w:rsidRDefault="0002305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3407C88A"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BC38EC8" w:rsidR="007460F2" w:rsidRPr="00DF1EFC" w:rsidRDefault="007460F2" w:rsidP="00DF1EF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F1EFC">
        <w:rPr>
          <w:rFonts w:ascii="Calibri" w:hAnsi="Calibri" w:cs="Calibri"/>
          <w:sz w:val="22"/>
          <w:szCs w:val="22"/>
        </w:rPr>
        <w:t xml:space="preserve"> </w:t>
      </w:r>
      <w:r w:rsidR="00DF1EFC" w:rsidRPr="00DF1EFC">
        <w:rPr>
          <w:rFonts w:ascii="Calibri" w:hAnsi="Calibri" w:cs="Calibri"/>
          <w:sz w:val="22"/>
          <w:szCs w:val="22"/>
        </w:rPr>
        <w:t>včetně nezbytné průvodní dokumentace</w:t>
      </w:r>
      <w:r w:rsidRPr="004617FC">
        <w:rPr>
          <w:rFonts w:ascii="Calibri" w:hAnsi="Calibri" w:cs="Calibri"/>
          <w:sz w:val="22"/>
          <w:szCs w:val="22"/>
        </w:rPr>
        <w:t>.</w:t>
      </w:r>
    </w:p>
    <w:p w14:paraId="2E4779CE" w14:textId="362BBFED"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F1EF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7E06933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F1EF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051FF4FE"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F1EF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2BE73130"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F1EFC">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9348E3">
        <w:rPr>
          <w:rFonts w:ascii="Calibri" w:hAnsi="Calibri" w:cs="Calibri"/>
          <w:sz w:val="22"/>
          <w:szCs w:val="22"/>
        </w:rPr>
        <w:t>zboží</w:t>
      </w:r>
      <w:r w:rsidR="00D51DFE" w:rsidRPr="009348E3">
        <w:rPr>
          <w:rFonts w:ascii="Calibri" w:hAnsi="Calibri" w:cs="Calibri"/>
          <w:sz w:val="22"/>
          <w:szCs w:val="22"/>
        </w:rPr>
        <w:t xml:space="preserve"> </w:t>
      </w:r>
      <w:r w:rsidR="00D51DFE" w:rsidRPr="009348E3">
        <w:rPr>
          <w:rFonts w:ascii="Calibri" w:hAnsi="Calibri" w:cs="Calibri"/>
          <w:b/>
          <w:bCs/>
          <w:sz w:val="22"/>
          <w:szCs w:val="22"/>
        </w:rPr>
        <w:t xml:space="preserve">za období </w:t>
      </w:r>
      <w:r w:rsidR="00690D0E" w:rsidRPr="009348E3">
        <w:rPr>
          <w:rFonts w:ascii="Calibri" w:hAnsi="Calibri" w:cs="Calibri"/>
          <w:b/>
          <w:bCs/>
          <w:sz w:val="22"/>
          <w:szCs w:val="22"/>
        </w:rPr>
        <w:t>2 let (24</w:t>
      </w:r>
      <w:r w:rsidR="00D51DFE" w:rsidRPr="009348E3">
        <w:rPr>
          <w:rFonts w:ascii="Calibri" w:hAnsi="Calibri" w:cs="Calibri"/>
          <w:b/>
          <w:bCs/>
          <w:sz w:val="22"/>
          <w:szCs w:val="22"/>
        </w:rPr>
        <w:t xml:space="preserve"> měsíců)</w:t>
      </w:r>
      <w:r w:rsidR="009306B9" w:rsidRPr="009348E3">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w:t>
      </w:r>
      <w:r w:rsidRPr="004617FC">
        <w:rPr>
          <w:rFonts w:ascii="Calibri" w:hAnsi="Calibri" w:cs="Calibri"/>
          <w:sz w:val="22"/>
          <w:szCs w:val="22"/>
        </w:rPr>
        <w:lastRenderedPageBreak/>
        <w:t xml:space="preserve">vystaví fakturu novou. Oprávněným vrácením faktury přestává běžet původní lhůta splatnosti a </w:t>
      </w:r>
      <w:proofErr w:type="gramStart"/>
      <w:r w:rsidRPr="004617FC">
        <w:rPr>
          <w:rFonts w:ascii="Calibri" w:hAnsi="Calibri" w:cs="Calibri"/>
          <w:sz w:val="22"/>
          <w:szCs w:val="22"/>
        </w:rPr>
        <w:t>běží</w:t>
      </w:r>
      <w:proofErr w:type="gramEnd"/>
      <w:r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4617FC">
        <w:rPr>
          <w:rFonts w:ascii="Calibri" w:hAnsi="Calibri" w:cs="Calibri"/>
          <w:sz w:val="22"/>
          <w:szCs w:val="22"/>
        </w:rPr>
        <w:t>obdrží</w:t>
      </w:r>
      <w:proofErr w:type="gramEnd"/>
      <w:r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6EAB56C3"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w:t>
      </w:r>
      <w:r w:rsidR="006203D5" w:rsidRPr="00493714">
        <w:rPr>
          <w:rFonts w:ascii="Calibri" w:hAnsi="Calibri" w:cs="Calibri"/>
          <w:sz w:val="22"/>
          <w:szCs w:val="22"/>
        </w:rPr>
        <w:t>v pracovních dnech</w:t>
      </w:r>
      <w:r w:rsidRPr="00493714">
        <w:rPr>
          <w:rFonts w:ascii="Calibri" w:hAnsi="Calibri" w:cs="Calibri"/>
          <w:sz w:val="22"/>
          <w:szCs w:val="22"/>
        </w:rPr>
        <w:t xml:space="preserve"> </w:t>
      </w:r>
      <w:r w:rsidRPr="004617FC">
        <w:rPr>
          <w:rFonts w:ascii="Calibri" w:hAnsi="Calibri" w:cs="Calibri"/>
          <w:sz w:val="22"/>
          <w:szCs w:val="22"/>
        </w:rPr>
        <w:t xml:space="preserve">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3F4445F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2A36B843"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2A308C37"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4DF16C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C51832">
      <w:pPr>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6E5ACCA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C7200">
        <w:rPr>
          <w:rFonts w:ascii="Calibri" w:hAnsi="Calibri" w:cs="Calibri"/>
          <w:b/>
          <w:iCs/>
          <w:sz w:val="22"/>
          <w:szCs w:val="22"/>
        </w:rPr>
        <w:t xml:space="preserve">na dobu </w:t>
      </w:r>
      <w:r w:rsidR="00F77E40" w:rsidRPr="00FC7200">
        <w:rPr>
          <w:rFonts w:ascii="Calibri" w:hAnsi="Calibri" w:cs="Calibri"/>
          <w:b/>
          <w:iCs/>
          <w:sz w:val="22"/>
          <w:szCs w:val="22"/>
        </w:rPr>
        <w:t>dvou let</w:t>
      </w:r>
      <w:r w:rsidR="00A31487" w:rsidRPr="00FC7200">
        <w:rPr>
          <w:rFonts w:ascii="Calibri" w:hAnsi="Calibri" w:cs="Calibri"/>
          <w:b/>
          <w:iCs/>
          <w:sz w:val="22"/>
          <w:szCs w:val="22"/>
        </w:rPr>
        <w:t xml:space="preserve"> </w:t>
      </w:r>
      <w:r w:rsidR="00A31487" w:rsidRPr="00FC7200">
        <w:rPr>
          <w:rFonts w:ascii="Calibri" w:hAnsi="Calibri" w:cs="Calibri"/>
          <w:iCs/>
          <w:sz w:val="22"/>
          <w:szCs w:val="22"/>
        </w:rPr>
        <w:t>od</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77777777" w:rsidR="005A56A6" w:rsidRPr="004617FC" w:rsidRDefault="005A56A6" w:rsidP="0024457F">
      <w:pPr>
        <w:rPr>
          <w:rFonts w:ascii="Calibri" w:hAnsi="Calibri"/>
          <w:sz w:val="22"/>
          <w:szCs w:val="22"/>
          <w:shd w:val="clear" w:color="auto" w:fill="FFFFFF" w:themeFill="background1"/>
        </w:rPr>
      </w:pPr>
    </w:p>
    <w:p w14:paraId="3914E9CA" w14:textId="01E3EE51" w:rsidR="0024457F" w:rsidRDefault="0024457F" w:rsidP="0024457F">
      <w:pPr>
        <w:rPr>
          <w:rFonts w:ascii="Calibri" w:hAnsi="Calibri"/>
          <w:sz w:val="22"/>
          <w:szCs w:val="22"/>
          <w:shd w:val="clear" w:color="auto" w:fill="FFFFFF" w:themeFill="background1"/>
        </w:rPr>
      </w:pPr>
    </w:p>
    <w:p w14:paraId="203A3F44" w14:textId="77777777" w:rsidR="00F74AE5" w:rsidRPr="004617FC" w:rsidRDefault="00F74AE5"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04FE78F8" w:rsidR="0022356A" w:rsidRDefault="0022356A" w:rsidP="0024457F">
      <w:pPr>
        <w:rPr>
          <w:rFonts w:ascii="Calibri" w:hAnsi="Calibri"/>
          <w:bCs/>
          <w:sz w:val="22"/>
          <w:szCs w:val="22"/>
        </w:rPr>
      </w:pPr>
    </w:p>
    <w:p w14:paraId="317370B3" w14:textId="7599E320" w:rsidR="00C51832" w:rsidRDefault="00C51832" w:rsidP="0024457F">
      <w:pPr>
        <w:rPr>
          <w:rFonts w:ascii="Calibri" w:hAnsi="Calibri"/>
          <w:bCs/>
          <w:sz w:val="22"/>
          <w:szCs w:val="22"/>
        </w:rPr>
      </w:pPr>
    </w:p>
    <w:p w14:paraId="2BAB4826" w14:textId="77777777" w:rsidR="00F74AE5" w:rsidRPr="004617FC" w:rsidRDefault="00F74AE5"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C51832">
      <w:headerReference w:type="default" r:id="rId8"/>
      <w:footerReference w:type="default" r:id="rId9"/>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4"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5"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78B74680">
          <wp:simplePos x="0" y="0"/>
          <wp:positionH relativeFrom="margin">
            <wp:align>right</wp:align>
          </wp:positionH>
          <wp:positionV relativeFrom="paragraph">
            <wp:posOffset>-623933</wp:posOffset>
          </wp:positionV>
          <wp:extent cx="2102400" cy="565200"/>
          <wp:effectExtent l="0" t="0" r="0" b="635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400" cy="565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0"/>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305D"/>
    <w:rsid w:val="00031EBF"/>
    <w:rsid w:val="0003215D"/>
    <w:rsid w:val="0003476A"/>
    <w:rsid w:val="00035495"/>
    <w:rsid w:val="00047C2D"/>
    <w:rsid w:val="00054942"/>
    <w:rsid w:val="00066C83"/>
    <w:rsid w:val="00074CC0"/>
    <w:rsid w:val="00076408"/>
    <w:rsid w:val="00091376"/>
    <w:rsid w:val="00096DC0"/>
    <w:rsid w:val="000A2A80"/>
    <w:rsid w:val="000B54D9"/>
    <w:rsid w:val="000D64BA"/>
    <w:rsid w:val="000E1A8F"/>
    <w:rsid w:val="000E1D2F"/>
    <w:rsid w:val="000E2C56"/>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53009"/>
    <w:rsid w:val="002610E5"/>
    <w:rsid w:val="002773A8"/>
    <w:rsid w:val="00280BF4"/>
    <w:rsid w:val="00292BB6"/>
    <w:rsid w:val="0029689E"/>
    <w:rsid w:val="00296D0F"/>
    <w:rsid w:val="002A13E7"/>
    <w:rsid w:val="002B0BFC"/>
    <w:rsid w:val="002B1D08"/>
    <w:rsid w:val="002B6872"/>
    <w:rsid w:val="002C7B5A"/>
    <w:rsid w:val="002E016F"/>
    <w:rsid w:val="0030471B"/>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51BF0"/>
    <w:rsid w:val="00451D4D"/>
    <w:rsid w:val="00452385"/>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2BA"/>
    <w:rsid w:val="006E4771"/>
    <w:rsid w:val="006F788D"/>
    <w:rsid w:val="007247D4"/>
    <w:rsid w:val="00724DD2"/>
    <w:rsid w:val="007460F2"/>
    <w:rsid w:val="00762523"/>
    <w:rsid w:val="00766540"/>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7167E"/>
    <w:rsid w:val="00891F4B"/>
    <w:rsid w:val="008B2EB1"/>
    <w:rsid w:val="008B7448"/>
    <w:rsid w:val="008D30AB"/>
    <w:rsid w:val="008F43DF"/>
    <w:rsid w:val="00906FEC"/>
    <w:rsid w:val="0090742B"/>
    <w:rsid w:val="00910E99"/>
    <w:rsid w:val="00916435"/>
    <w:rsid w:val="009306B9"/>
    <w:rsid w:val="00930D3E"/>
    <w:rsid w:val="009348E3"/>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96A4F"/>
    <w:rsid w:val="00AA5D7B"/>
    <w:rsid w:val="00AA7707"/>
    <w:rsid w:val="00AC1CA0"/>
    <w:rsid w:val="00AD38CB"/>
    <w:rsid w:val="00AE4FC2"/>
    <w:rsid w:val="00B07760"/>
    <w:rsid w:val="00B27F6E"/>
    <w:rsid w:val="00B33D87"/>
    <w:rsid w:val="00B50C12"/>
    <w:rsid w:val="00B52085"/>
    <w:rsid w:val="00B52E0B"/>
    <w:rsid w:val="00B7377A"/>
    <w:rsid w:val="00B75B4C"/>
    <w:rsid w:val="00B8223A"/>
    <w:rsid w:val="00BA12C2"/>
    <w:rsid w:val="00BA57EC"/>
    <w:rsid w:val="00BB3965"/>
    <w:rsid w:val="00BB6BA8"/>
    <w:rsid w:val="00BC054F"/>
    <w:rsid w:val="00BD15CD"/>
    <w:rsid w:val="00BE4A74"/>
    <w:rsid w:val="00BE64AC"/>
    <w:rsid w:val="00C161A7"/>
    <w:rsid w:val="00C21D94"/>
    <w:rsid w:val="00C22D91"/>
    <w:rsid w:val="00C33878"/>
    <w:rsid w:val="00C46220"/>
    <w:rsid w:val="00C466D1"/>
    <w:rsid w:val="00C51832"/>
    <w:rsid w:val="00C5256A"/>
    <w:rsid w:val="00C546CB"/>
    <w:rsid w:val="00C64C60"/>
    <w:rsid w:val="00C77162"/>
    <w:rsid w:val="00C82102"/>
    <w:rsid w:val="00C822F1"/>
    <w:rsid w:val="00CA21CF"/>
    <w:rsid w:val="00CA27B1"/>
    <w:rsid w:val="00CA6E9E"/>
    <w:rsid w:val="00CB36CC"/>
    <w:rsid w:val="00CC4A8C"/>
    <w:rsid w:val="00CD171D"/>
    <w:rsid w:val="00CE750D"/>
    <w:rsid w:val="00CE7A24"/>
    <w:rsid w:val="00CF2196"/>
    <w:rsid w:val="00CF64F6"/>
    <w:rsid w:val="00D041C7"/>
    <w:rsid w:val="00D07CAD"/>
    <w:rsid w:val="00D24282"/>
    <w:rsid w:val="00D325DC"/>
    <w:rsid w:val="00D332BF"/>
    <w:rsid w:val="00D366B7"/>
    <w:rsid w:val="00D51DFE"/>
    <w:rsid w:val="00D53BCC"/>
    <w:rsid w:val="00D66BCF"/>
    <w:rsid w:val="00D67A3D"/>
    <w:rsid w:val="00D91251"/>
    <w:rsid w:val="00D96513"/>
    <w:rsid w:val="00DD1CE0"/>
    <w:rsid w:val="00DD782B"/>
    <w:rsid w:val="00DE3207"/>
    <w:rsid w:val="00DE38CA"/>
    <w:rsid w:val="00DF1EFC"/>
    <w:rsid w:val="00E04AA8"/>
    <w:rsid w:val="00E16C66"/>
    <w:rsid w:val="00E174BC"/>
    <w:rsid w:val="00E21566"/>
    <w:rsid w:val="00E37F4D"/>
    <w:rsid w:val="00E4278A"/>
    <w:rsid w:val="00E50C8E"/>
    <w:rsid w:val="00E512B0"/>
    <w:rsid w:val="00E51AB2"/>
    <w:rsid w:val="00E52F12"/>
    <w:rsid w:val="00E70C67"/>
    <w:rsid w:val="00E81ADB"/>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4AE5"/>
    <w:rsid w:val="00F75A16"/>
    <w:rsid w:val="00F77E40"/>
    <w:rsid w:val="00F80786"/>
    <w:rsid w:val="00F84CA9"/>
    <w:rsid w:val="00F84CCE"/>
    <w:rsid w:val="00F966A2"/>
    <w:rsid w:val="00FA0DC6"/>
    <w:rsid w:val="00FB2127"/>
    <w:rsid w:val="00FC5374"/>
    <w:rsid w:val="00FC7200"/>
    <w:rsid w:val="00FD3C6A"/>
    <w:rsid w:val="00FD4231"/>
    <w:rsid w:val="00FE062E"/>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3186</Words>
  <Characters>18799</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11</cp:revision>
  <cp:lastPrinted>2018-05-18T08:11:00Z</cp:lastPrinted>
  <dcterms:created xsi:type="dcterms:W3CDTF">2023-01-04T10:50:00Z</dcterms:created>
  <dcterms:modified xsi:type="dcterms:W3CDTF">2023-02-17T21:28:00Z</dcterms:modified>
</cp:coreProperties>
</file>